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附件6</w:t>
      </w:r>
    </w:p>
    <w:p>
      <w:pPr>
        <w:rPr>
          <w:rFonts w:hint="eastAsia"/>
          <w:lang w:val="en-US" w:eastAsia="zh-CN"/>
        </w:rPr>
      </w:pPr>
    </w:p>
    <w:p>
      <w:pPr>
        <w:jc w:val="center"/>
        <w:rPr>
          <w:rFonts w:hint="eastAsia" w:asciiTheme="majorEastAsia" w:hAnsiTheme="majorEastAsia" w:eastAsiaTheme="majorEastAsia" w:cstheme="majorEastAsia"/>
          <w:sz w:val="52"/>
          <w:szCs w:val="52"/>
          <w:lang w:val="en-US" w:eastAsia="zh-CN"/>
        </w:rPr>
      </w:pPr>
      <w:r>
        <w:rPr>
          <w:rFonts w:hint="eastAsia" w:asciiTheme="majorEastAsia" w:hAnsiTheme="majorEastAsia" w:eastAsiaTheme="majorEastAsia" w:cstheme="majorEastAsia"/>
          <w:sz w:val="52"/>
          <w:szCs w:val="52"/>
          <w:lang w:val="en-US" w:eastAsia="zh-CN"/>
        </w:rPr>
        <w:t>广州市池塘养殖水治理</w:t>
      </w:r>
    </w:p>
    <w:p>
      <w:pPr>
        <w:rPr>
          <w:rFonts w:hint="eastAsia" w:asciiTheme="majorEastAsia" w:hAnsiTheme="majorEastAsia" w:eastAsiaTheme="majorEastAsia" w:cstheme="majorEastAsia"/>
          <w:sz w:val="52"/>
          <w:szCs w:val="52"/>
          <w:lang w:val="en-US" w:eastAsia="zh-CN"/>
        </w:rPr>
      </w:pPr>
    </w:p>
    <w:p>
      <w:pPr>
        <w:rPr>
          <w:rFonts w:hint="eastAsia" w:asciiTheme="majorEastAsia" w:hAnsiTheme="majorEastAsia" w:eastAsiaTheme="majorEastAsia" w:cstheme="majorEastAsia"/>
          <w:sz w:val="52"/>
          <w:szCs w:val="52"/>
          <w:lang w:val="en-US" w:eastAsia="zh-CN"/>
        </w:rPr>
      </w:pPr>
    </w:p>
    <w:p>
      <w:pPr>
        <w:rPr>
          <w:rFonts w:hint="eastAsia" w:asciiTheme="majorEastAsia" w:hAnsiTheme="majorEastAsia" w:eastAsiaTheme="majorEastAsia" w:cstheme="majorEastAsia"/>
          <w:sz w:val="52"/>
          <w:szCs w:val="52"/>
          <w:lang w:val="en-US" w:eastAsia="zh-CN"/>
        </w:rPr>
      </w:pPr>
    </w:p>
    <w:p>
      <w:pPr>
        <w:rPr>
          <w:rFonts w:hint="eastAsia" w:asciiTheme="majorEastAsia" w:hAnsiTheme="majorEastAsia" w:eastAsiaTheme="majorEastAsia" w:cstheme="majorEastAsia"/>
          <w:sz w:val="52"/>
          <w:szCs w:val="52"/>
          <w:lang w:val="en-US" w:eastAsia="zh-CN"/>
        </w:rPr>
      </w:pPr>
    </w:p>
    <w:p>
      <w:pPr>
        <w:rPr>
          <w:rFonts w:hint="eastAsia" w:asciiTheme="majorEastAsia" w:hAnsiTheme="majorEastAsia" w:eastAsiaTheme="majorEastAsia" w:cstheme="majorEastAsia"/>
          <w:sz w:val="52"/>
          <w:szCs w:val="52"/>
          <w:lang w:val="en-US" w:eastAsia="zh-CN"/>
        </w:rPr>
      </w:pPr>
    </w:p>
    <w:p>
      <w:pPr>
        <w:jc w:val="center"/>
        <w:rPr>
          <w:rFonts w:hint="eastAsia" w:asciiTheme="majorEastAsia" w:hAnsiTheme="majorEastAsia" w:eastAsiaTheme="majorEastAsia" w:cstheme="majorEastAsia"/>
          <w:sz w:val="52"/>
          <w:szCs w:val="52"/>
          <w:lang w:val="en-US" w:eastAsia="zh-CN"/>
        </w:rPr>
      </w:pPr>
      <w:r>
        <w:rPr>
          <w:rFonts w:hint="eastAsia" w:asciiTheme="majorEastAsia" w:hAnsiTheme="majorEastAsia" w:eastAsiaTheme="majorEastAsia" w:cstheme="majorEastAsia"/>
          <w:sz w:val="52"/>
          <w:szCs w:val="52"/>
          <w:lang w:val="en-US" w:eastAsia="zh-CN"/>
        </w:rPr>
        <w:t>承</w:t>
      </w:r>
    </w:p>
    <w:p>
      <w:pPr>
        <w:jc w:val="center"/>
        <w:rPr>
          <w:rFonts w:hint="eastAsia" w:asciiTheme="majorEastAsia" w:hAnsiTheme="majorEastAsia" w:eastAsiaTheme="majorEastAsia" w:cstheme="majorEastAsia"/>
          <w:sz w:val="52"/>
          <w:szCs w:val="52"/>
          <w:lang w:val="en-US" w:eastAsia="zh-CN"/>
        </w:rPr>
      </w:pPr>
    </w:p>
    <w:p>
      <w:pPr>
        <w:jc w:val="center"/>
        <w:rPr>
          <w:rFonts w:hint="eastAsia" w:asciiTheme="majorEastAsia" w:hAnsiTheme="majorEastAsia" w:eastAsiaTheme="majorEastAsia" w:cstheme="majorEastAsia"/>
          <w:sz w:val="52"/>
          <w:szCs w:val="52"/>
          <w:lang w:val="en-US" w:eastAsia="zh-CN"/>
        </w:rPr>
      </w:pPr>
      <w:r>
        <w:rPr>
          <w:rFonts w:hint="eastAsia" w:asciiTheme="majorEastAsia" w:hAnsiTheme="majorEastAsia" w:eastAsiaTheme="majorEastAsia" w:cstheme="majorEastAsia"/>
          <w:sz w:val="52"/>
          <w:szCs w:val="52"/>
          <w:lang w:val="en-US" w:eastAsia="zh-CN"/>
        </w:rPr>
        <w:t>诺</w:t>
      </w:r>
    </w:p>
    <w:p>
      <w:pPr>
        <w:jc w:val="center"/>
        <w:rPr>
          <w:rFonts w:hint="eastAsia" w:asciiTheme="majorEastAsia" w:hAnsiTheme="majorEastAsia" w:eastAsiaTheme="majorEastAsia" w:cstheme="majorEastAsia"/>
          <w:sz w:val="52"/>
          <w:szCs w:val="52"/>
          <w:lang w:val="en-US" w:eastAsia="zh-CN"/>
        </w:rPr>
      </w:pPr>
    </w:p>
    <w:p>
      <w:pPr>
        <w:jc w:val="center"/>
        <w:rPr>
          <w:rFonts w:hint="eastAsia" w:asciiTheme="majorEastAsia" w:hAnsiTheme="majorEastAsia" w:eastAsiaTheme="majorEastAsia" w:cstheme="majorEastAsia"/>
          <w:sz w:val="52"/>
          <w:szCs w:val="52"/>
          <w:lang w:val="en-US" w:eastAsia="zh-CN"/>
        </w:rPr>
      </w:pPr>
      <w:r>
        <w:rPr>
          <w:rFonts w:hint="eastAsia" w:asciiTheme="majorEastAsia" w:hAnsiTheme="majorEastAsia" w:eastAsiaTheme="majorEastAsia" w:cstheme="majorEastAsia"/>
          <w:sz w:val="52"/>
          <w:szCs w:val="52"/>
          <w:lang w:val="en-US" w:eastAsia="zh-CN"/>
        </w:rPr>
        <w:t>书</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ind w:firstLine="420" w:firstLineChars="200"/>
        <w:rPr>
          <w:del w:id="1" w:author="李铭欣" w:date="2023-09-11T15:25:10Z"/>
          <w:rFonts w:hint="eastAsia"/>
          <w:lang w:val="en-US" w:eastAsia="zh-CN"/>
        </w:rPr>
        <w:pPrChange w:id="0" w:author="李铭欣" w:date="2023-09-11T15:25:11Z">
          <w:pPr/>
        </w:pPrChange>
      </w:pPr>
    </w:p>
    <w:p>
      <w:pPr>
        <w:ind w:firstLine="600" w:firstLineChars="200"/>
        <w:rPr>
          <w:del w:id="3" w:author="李铭欣" w:date="2023-09-11T15:25:09Z"/>
          <w:rFonts w:hint="eastAsia" w:ascii="仿宋_GB2312" w:hAnsi="仿宋_GB2312" w:eastAsia="仿宋_GB2312" w:cs="仿宋_GB2312"/>
          <w:sz w:val="30"/>
          <w:szCs w:val="30"/>
          <w:lang w:val="en-US" w:eastAsia="zh-CN"/>
        </w:rPr>
        <w:pPrChange w:id="2" w:author="李铭欣" w:date="2023-09-11T15:25:11Z">
          <w:pPr>
            <w:ind w:firstLine="600" w:firstLineChars="200"/>
          </w:pPr>
        </w:pPrChange>
      </w:pPr>
    </w:p>
    <w:p>
      <w:pPr>
        <w:ind w:firstLine="640" w:firstLineChars="200"/>
        <w:rPr>
          <w:rFonts w:hint="eastAsia" w:ascii="仿宋" w:hAnsi="仿宋" w:eastAsia="仿宋" w:cs="仿宋"/>
          <w:sz w:val="32"/>
          <w:szCs w:val="32"/>
          <w:lang w:val="en-US" w:eastAsia="zh-CN"/>
          <w:rPrChange w:id="5" w:author="李铭欣" w:date="2023-09-11T15:25:19Z">
            <w:rPr>
              <w:rFonts w:hint="eastAsia" w:ascii="仿宋_GB2312" w:hAnsi="仿宋_GB2312" w:eastAsia="仿宋_GB2312" w:cs="仿宋_GB2312"/>
              <w:sz w:val="30"/>
              <w:szCs w:val="30"/>
              <w:lang w:val="en-US" w:eastAsia="zh-CN"/>
            </w:rPr>
          </w:rPrChange>
        </w:rPr>
        <w:pPrChange w:id="4" w:author="李铭欣" w:date="2023-09-11T15:25:11Z">
          <w:pPr>
            <w:ind w:firstLine="600" w:firstLineChars="200"/>
          </w:pPr>
        </w:pPrChange>
      </w:pPr>
      <w:r>
        <w:rPr>
          <w:rFonts w:hint="eastAsia" w:ascii="仿宋" w:hAnsi="仿宋" w:eastAsia="仿宋" w:cs="仿宋"/>
          <w:sz w:val="32"/>
          <w:szCs w:val="32"/>
          <w:lang w:val="en-US" w:eastAsia="zh-CN"/>
          <w:rPrChange w:id="6" w:author="李铭欣" w:date="2023-09-11T15:25:19Z">
            <w:rPr>
              <w:rFonts w:hint="eastAsia" w:ascii="仿宋_GB2312" w:hAnsi="仿宋_GB2312" w:eastAsia="仿宋_GB2312" w:cs="仿宋_GB2312"/>
              <w:sz w:val="30"/>
              <w:szCs w:val="30"/>
              <w:lang w:val="en-US" w:eastAsia="zh-CN"/>
            </w:rPr>
          </w:rPrChange>
        </w:rPr>
        <w:t>根据《广州市池塘养殖水治理三年行动方案（2018-2020）》要求，为保证按时按质量完成池塘养殖水治理任务，确保养殖水排放达到治理目标，本养殖场承诺如下：</w:t>
      </w:r>
    </w:p>
    <w:p>
      <w:pPr>
        <w:numPr>
          <w:ilvl w:val="0"/>
          <w:numId w:val="1"/>
        </w:numPr>
        <w:ind w:firstLine="640" w:firstLineChars="200"/>
        <w:rPr>
          <w:rFonts w:hint="eastAsia" w:ascii="仿宋" w:hAnsi="仿宋" w:eastAsia="仿宋" w:cs="仿宋"/>
          <w:sz w:val="32"/>
          <w:szCs w:val="32"/>
          <w:lang w:val="en-US" w:eastAsia="zh-CN"/>
          <w:rPrChange w:id="7" w:author="李铭欣" w:date="2023-09-11T15:25:19Z">
            <w:rPr>
              <w:rFonts w:hint="eastAsia" w:ascii="仿宋_GB2312" w:hAnsi="仿宋_GB2312" w:eastAsia="仿宋_GB2312" w:cs="仿宋_GB2312"/>
              <w:sz w:val="30"/>
              <w:szCs w:val="30"/>
              <w:lang w:val="en-US" w:eastAsia="zh-CN"/>
            </w:rPr>
          </w:rPrChange>
        </w:rPr>
      </w:pPr>
      <w:r>
        <w:rPr>
          <w:rFonts w:hint="eastAsia" w:ascii="仿宋" w:hAnsi="仿宋" w:eastAsia="仿宋" w:cs="仿宋"/>
          <w:sz w:val="32"/>
          <w:szCs w:val="32"/>
          <w:lang w:val="en-US" w:eastAsia="zh-CN"/>
          <w:rPrChange w:id="8" w:author="李铭欣" w:date="2023-09-11T15:25:19Z">
            <w:rPr>
              <w:rFonts w:hint="eastAsia" w:ascii="仿宋_GB2312" w:hAnsi="仿宋_GB2312" w:eastAsia="仿宋_GB2312" w:cs="仿宋_GB2312"/>
              <w:sz w:val="30"/>
              <w:szCs w:val="30"/>
              <w:lang w:val="en-US" w:eastAsia="zh-CN"/>
            </w:rPr>
          </w:rPrChange>
        </w:rPr>
        <w:t>对化学需氧量（COD</w:t>
      </w:r>
      <w:r>
        <w:rPr>
          <w:rFonts w:hint="eastAsia" w:ascii="仿宋" w:hAnsi="仿宋" w:eastAsia="仿宋" w:cs="仿宋"/>
          <w:sz w:val="32"/>
          <w:szCs w:val="32"/>
          <w:vertAlign w:val="subscript"/>
          <w:lang w:val="en-US" w:eastAsia="zh-CN"/>
          <w:rPrChange w:id="9" w:author="李铭欣" w:date="2023-09-11T15:25:19Z">
            <w:rPr>
              <w:rFonts w:hint="eastAsia" w:ascii="仿宋_GB2312" w:hAnsi="仿宋_GB2312" w:eastAsia="仿宋_GB2312" w:cs="仿宋_GB2312"/>
              <w:sz w:val="30"/>
              <w:szCs w:val="30"/>
              <w:vertAlign w:val="subscript"/>
              <w:lang w:val="en-US" w:eastAsia="zh-CN"/>
            </w:rPr>
          </w:rPrChange>
        </w:rPr>
        <w:t>Mn</w:t>
      </w:r>
      <w:r>
        <w:rPr>
          <w:rFonts w:hint="eastAsia" w:ascii="仿宋" w:hAnsi="仿宋" w:eastAsia="仿宋" w:cs="仿宋"/>
          <w:sz w:val="32"/>
          <w:szCs w:val="32"/>
          <w:lang w:val="en-US" w:eastAsia="zh-CN"/>
          <w:rPrChange w:id="10" w:author="李铭欣" w:date="2023-09-11T15:25:19Z">
            <w:rPr>
              <w:rFonts w:hint="eastAsia" w:ascii="仿宋_GB2312" w:hAnsi="仿宋_GB2312" w:eastAsia="仿宋_GB2312" w:cs="仿宋_GB2312"/>
              <w:sz w:val="30"/>
              <w:szCs w:val="30"/>
              <w:lang w:val="en-US" w:eastAsia="zh-CN"/>
            </w:rPr>
          </w:rPrChange>
        </w:rPr>
        <w:t>）、总氮、总磷共三项指标进行治理。养殖水治理后循环利用或用于农业灌溉的，保证治理后水质达到《淡水池塘养殖水排放要求》（SC/T9101-2007），保证不对外排放。养殖水治理后排放到附近河湖的，保证治理后水质达到所在区域相对应的地表水考核断面水质目标要求，保证达标排放。</w:t>
      </w:r>
    </w:p>
    <w:p>
      <w:pPr>
        <w:numPr>
          <w:ilvl w:val="0"/>
          <w:numId w:val="1"/>
        </w:numPr>
        <w:ind w:firstLine="640" w:firstLineChars="200"/>
        <w:rPr>
          <w:rFonts w:hint="eastAsia" w:ascii="仿宋" w:hAnsi="仿宋" w:eastAsia="仿宋" w:cs="仿宋"/>
          <w:sz w:val="32"/>
          <w:szCs w:val="32"/>
          <w:lang w:val="en-US" w:eastAsia="zh-CN"/>
          <w:rPrChange w:id="11" w:author="李铭欣" w:date="2023-09-11T15:25:19Z">
            <w:rPr>
              <w:rFonts w:hint="default" w:ascii="仿宋_GB2312" w:hAnsi="仿宋_GB2312" w:eastAsia="仿宋_GB2312" w:cs="仿宋_GB2312"/>
              <w:sz w:val="30"/>
              <w:szCs w:val="30"/>
              <w:lang w:val="en-US" w:eastAsia="zh-CN"/>
            </w:rPr>
          </w:rPrChange>
        </w:rPr>
      </w:pPr>
      <w:r>
        <w:rPr>
          <w:rFonts w:hint="eastAsia" w:ascii="仿宋" w:hAnsi="仿宋" w:eastAsia="仿宋" w:cs="仿宋"/>
          <w:sz w:val="32"/>
          <w:szCs w:val="32"/>
          <w:lang w:val="en-US" w:eastAsia="zh-CN"/>
          <w:rPrChange w:id="12" w:author="李铭欣" w:date="2023-09-11T15:25:19Z">
            <w:rPr>
              <w:rFonts w:hint="eastAsia" w:ascii="仿宋_GB2312" w:hAnsi="仿宋_GB2312" w:eastAsia="仿宋_GB2312" w:cs="仿宋_GB2312"/>
              <w:sz w:val="30"/>
              <w:szCs w:val="30"/>
              <w:lang w:val="en-US" w:eastAsia="zh-CN"/>
            </w:rPr>
          </w:rPrChange>
        </w:rPr>
        <w:t>对水质经检测符合要求无需进行治理的池塘，实施严格管理，保持水质稳定，保证养殖水循环使用或达标排放。</w:t>
      </w:r>
    </w:p>
    <w:p>
      <w:pPr>
        <w:numPr>
          <w:ilvl w:val="0"/>
          <w:numId w:val="1"/>
        </w:numPr>
        <w:ind w:firstLine="640" w:firstLineChars="200"/>
        <w:rPr>
          <w:rFonts w:hint="eastAsia" w:ascii="仿宋" w:hAnsi="仿宋" w:eastAsia="仿宋" w:cs="仿宋"/>
          <w:sz w:val="32"/>
          <w:szCs w:val="32"/>
          <w:lang w:val="en-US" w:eastAsia="zh-CN"/>
          <w:rPrChange w:id="13" w:author="李铭欣" w:date="2023-09-11T15:25:19Z">
            <w:rPr>
              <w:rFonts w:hint="default" w:ascii="仿宋_GB2312" w:hAnsi="仿宋_GB2312" w:eastAsia="仿宋_GB2312" w:cs="仿宋_GB2312"/>
              <w:sz w:val="30"/>
              <w:szCs w:val="30"/>
              <w:lang w:val="en-US" w:eastAsia="zh-CN"/>
            </w:rPr>
          </w:rPrChange>
        </w:rPr>
      </w:pPr>
      <w:r>
        <w:rPr>
          <w:rFonts w:hint="eastAsia" w:ascii="仿宋" w:hAnsi="仿宋" w:eastAsia="仿宋" w:cs="仿宋"/>
          <w:sz w:val="32"/>
          <w:szCs w:val="32"/>
          <w:lang w:val="en-US" w:eastAsia="zh-CN"/>
          <w:rPrChange w:id="14" w:author="李铭欣" w:date="2023-09-11T15:25:19Z">
            <w:rPr>
              <w:rFonts w:hint="eastAsia" w:ascii="仿宋_GB2312" w:hAnsi="仿宋_GB2312" w:eastAsia="仿宋_GB2312" w:cs="仿宋_GB2312"/>
              <w:sz w:val="30"/>
              <w:szCs w:val="30"/>
              <w:lang w:val="en-US" w:eastAsia="zh-CN"/>
            </w:rPr>
          </w:rPrChange>
        </w:rPr>
        <w:t>严禁偷排养殖用水等违法违规行为的发生，严禁瞒报养殖水水质异常情况，发现异常情况保证立即报告当地镇（街）农办。</w:t>
      </w:r>
    </w:p>
    <w:p>
      <w:pPr>
        <w:numPr>
          <w:ilvl w:val="0"/>
          <w:numId w:val="1"/>
        </w:numPr>
        <w:ind w:firstLine="640" w:firstLineChars="200"/>
        <w:rPr>
          <w:rFonts w:hint="eastAsia" w:ascii="仿宋" w:hAnsi="仿宋" w:eastAsia="仿宋" w:cs="仿宋"/>
          <w:sz w:val="32"/>
          <w:szCs w:val="32"/>
          <w:lang w:val="en-US" w:eastAsia="zh-CN"/>
          <w:rPrChange w:id="15" w:author="李铭欣" w:date="2023-09-11T15:25:19Z">
            <w:rPr>
              <w:rFonts w:hint="default" w:ascii="仿宋_GB2312" w:hAnsi="仿宋_GB2312" w:eastAsia="仿宋_GB2312" w:cs="仿宋_GB2312"/>
              <w:sz w:val="30"/>
              <w:szCs w:val="30"/>
              <w:lang w:val="en-US" w:eastAsia="zh-CN"/>
            </w:rPr>
          </w:rPrChange>
        </w:rPr>
      </w:pPr>
      <w:r>
        <w:rPr>
          <w:rFonts w:hint="eastAsia" w:ascii="仿宋" w:hAnsi="仿宋" w:eastAsia="仿宋" w:cs="仿宋"/>
          <w:sz w:val="32"/>
          <w:szCs w:val="32"/>
          <w:lang w:val="en-US" w:eastAsia="zh-Hans"/>
          <w:rPrChange w:id="16" w:author="李铭欣" w:date="2023-09-11T15:25:19Z">
            <w:rPr>
              <w:rFonts w:hint="eastAsia" w:ascii="仿宋_GB2312" w:hAnsi="仿宋_GB2312" w:eastAsia="仿宋_GB2312" w:cs="仿宋_GB2312"/>
              <w:sz w:val="30"/>
              <w:szCs w:val="30"/>
              <w:lang w:val="en-US" w:eastAsia="zh-Hans"/>
            </w:rPr>
          </w:rPrChange>
        </w:rPr>
        <w:t>如遇政策</w:t>
      </w:r>
      <w:r>
        <w:rPr>
          <w:rFonts w:hint="eastAsia" w:ascii="仿宋" w:hAnsi="仿宋" w:eastAsia="仿宋" w:cs="仿宋"/>
          <w:sz w:val="32"/>
          <w:szCs w:val="32"/>
          <w:lang w:val="en-US" w:eastAsia="zh-CN"/>
          <w:rPrChange w:id="17" w:author="李铭欣" w:date="2023-09-11T15:25:19Z">
            <w:rPr>
              <w:rFonts w:hint="eastAsia" w:ascii="仿宋_GB2312" w:hAnsi="仿宋_GB2312" w:eastAsia="仿宋_GB2312" w:cs="仿宋_GB2312"/>
              <w:sz w:val="30"/>
              <w:szCs w:val="30"/>
              <w:lang w:val="en-US" w:eastAsia="zh-CN"/>
            </w:rPr>
          </w:rPrChange>
        </w:rPr>
        <w:t>法规调整的，</w:t>
      </w:r>
      <w:r>
        <w:rPr>
          <w:rFonts w:hint="eastAsia" w:ascii="仿宋" w:hAnsi="仿宋" w:eastAsia="仿宋" w:cs="仿宋"/>
          <w:sz w:val="32"/>
          <w:szCs w:val="32"/>
          <w:lang w:val="en-US" w:eastAsia="zh-Hans"/>
          <w:rPrChange w:id="18" w:author="李铭欣" w:date="2023-09-11T15:25:19Z">
            <w:rPr>
              <w:rFonts w:hint="eastAsia" w:ascii="仿宋_GB2312" w:hAnsi="仿宋_GB2312" w:eastAsia="仿宋_GB2312" w:cs="仿宋_GB2312"/>
              <w:sz w:val="30"/>
              <w:szCs w:val="30"/>
              <w:lang w:val="en-US" w:eastAsia="zh-Hans"/>
            </w:rPr>
          </w:rPrChange>
        </w:rPr>
        <w:t>承诺</w:t>
      </w:r>
      <w:r>
        <w:rPr>
          <w:rFonts w:hint="eastAsia" w:ascii="仿宋" w:hAnsi="仿宋" w:eastAsia="仿宋" w:cs="仿宋"/>
          <w:color w:val="auto"/>
          <w:sz w:val="32"/>
          <w:szCs w:val="32"/>
          <w:highlight w:val="none"/>
          <w:rPrChange w:id="19" w:author="李铭欣" w:date="2023-09-11T15:25:19Z">
            <w:rPr>
              <w:rFonts w:hint="eastAsia" w:ascii="仿宋_GB2312" w:hAnsi="仿宋_GB2312" w:eastAsia="仿宋_GB2312" w:cs="仿宋_GB2312"/>
              <w:color w:val="auto"/>
              <w:sz w:val="30"/>
              <w:szCs w:val="30"/>
              <w:highlight w:val="none"/>
            </w:rPr>
          </w:rPrChange>
        </w:rPr>
        <w:t>按新的规定执行。</w:t>
      </w:r>
    </w:p>
    <w:p>
      <w:pPr>
        <w:numPr>
          <w:ilvl w:val="0"/>
          <w:numId w:val="1"/>
        </w:numPr>
        <w:ind w:firstLine="640" w:firstLineChars="200"/>
        <w:rPr>
          <w:rFonts w:hint="eastAsia" w:ascii="仿宋" w:hAnsi="仿宋" w:eastAsia="仿宋" w:cs="仿宋"/>
          <w:sz w:val="32"/>
          <w:szCs w:val="32"/>
          <w:lang w:val="en-US" w:eastAsia="zh-CN"/>
          <w:rPrChange w:id="20" w:author="李铭欣" w:date="2023-09-11T15:25:19Z">
            <w:rPr>
              <w:rFonts w:hint="default" w:ascii="仿宋_GB2312" w:hAnsi="仿宋_GB2312" w:eastAsia="仿宋_GB2312" w:cs="仿宋_GB2312"/>
              <w:sz w:val="30"/>
              <w:szCs w:val="30"/>
              <w:lang w:val="en-US" w:eastAsia="zh-CN"/>
            </w:rPr>
          </w:rPrChange>
        </w:rPr>
      </w:pPr>
      <w:r>
        <w:rPr>
          <w:rFonts w:hint="eastAsia" w:ascii="仿宋" w:hAnsi="仿宋" w:eastAsia="仿宋" w:cs="仿宋"/>
          <w:sz w:val="32"/>
          <w:szCs w:val="32"/>
          <w:lang w:val="en-US" w:eastAsia="zh-CN"/>
          <w:rPrChange w:id="21" w:author="李铭欣" w:date="2023-09-11T15:25:19Z">
            <w:rPr>
              <w:rFonts w:hint="eastAsia" w:ascii="仿宋_GB2312" w:hAnsi="仿宋_GB2312" w:eastAsia="仿宋_GB2312" w:cs="仿宋_GB2312"/>
              <w:sz w:val="30"/>
              <w:szCs w:val="30"/>
              <w:lang w:val="en-US" w:eastAsia="zh-CN"/>
            </w:rPr>
          </w:rPrChange>
        </w:rPr>
        <w:t>配合各级政府管理部门做好池塘养殖循环用水的调查监测、验收和监督管理等工作。</w:t>
      </w:r>
    </w:p>
    <w:p>
      <w:pPr>
        <w:widowControl w:val="0"/>
        <w:numPr>
          <w:ilvl w:val="0"/>
          <w:numId w:val="0"/>
        </w:numPr>
        <w:jc w:val="both"/>
        <w:rPr>
          <w:rFonts w:hint="eastAsia" w:ascii="仿宋" w:hAnsi="仿宋" w:eastAsia="仿宋" w:cs="仿宋"/>
          <w:sz w:val="32"/>
          <w:szCs w:val="32"/>
          <w:lang w:val="en-US" w:eastAsia="zh-CN"/>
          <w:rPrChange w:id="22" w:author="李铭欣" w:date="2023-09-11T15:25:19Z">
            <w:rPr>
              <w:rFonts w:hint="eastAsia" w:ascii="仿宋_GB2312" w:hAnsi="仿宋_GB2312" w:eastAsia="仿宋_GB2312" w:cs="仿宋_GB2312"/>
              <w:sz w:val="30"/>
              <w:szCs w:val="30"/>
              <w:lang w:val="en-US" w:eastAsia="zh-CN"/>
            </w:rPr>
          </w:rPrChange>
        </w:rPr>
      </w:pPr>
      <w:bookmarkStart w:id="0" w:name="_GoBack"/>
      <w:bookmarkEnd w:id="0"/>
    </w:p>
    <w:p>
      <w:pPr>
        <w:widowControl w:val="0"/>
        <w:numPr>
          <w:ilvl w:val="0"/>
          <w:numId w:val="0"/>
        </w:numPr>
        <w:jc w:val="both"/>
        <w:rPr>
          <w:rFonts w:hint="eastAsia" w:ascii="仿宋" w:hAnsi="仿宋" w:eastAsia="仿宋" w:cs="仿宋"/>
          <w:sz w:val="32"/>
          <w:szCs w:val="32"/>
          <w:lang w:val="en-US" w:eastAsia="zh-CN"/>
          <w:rPrChange w:id="23" w:author="李铭欣" w:date="2023-09-11T15:25:19Z">
            <w:rPr>
              <w:rFonts w:hint="default" w:ascii="仿宋_GB2312" w:hAnsi="仿宋_GB2312" w:eastAsia="仿宋_GB2312" w:cs="仿宋_GB2312"/>
              <w:sz w:val="30"/>
              <w:szCs w:val="30"/>
              <w:lang w:val="en-US" w:eastAsia="zh-CN"/>
            </w:rPr>
          </w:rPrChange>
        </w:rPr>
      </w:pPr>
    </w:p>
    <w:p>
      <w:pPr>
        <w:widowControl w:val="0"/>
        <w:numPr>
          <w:ilvl w:val="0"/>
          <w:numId w:val="0"/>
        </w:numPr>
        <w:jc w:val="both"/>
        <w:rPr>
          <w:rFonts w:hint="eastAsia" w:ascii="仿宋" w:hAnsi="仿宋" w:eastAsia="仿宋" w:cs="仿宋"/>
          <w:sz w:val="32"/>
          <w:szCs w:val="32"/>
          <w:lang w:val="en-US" w:eastAsia="zh-CN"/>
          <w:rPrChange w:id="24" w:author="李铭欣" w:date="2023-09-11T15:25:19Z">
            <w:rPr>
              <w:rFonts w:hint="default" w:ascii="仿宋_GB2312" w:hAnsi="仿宋_GB2312" w:eastAsia="仿宋_GB2312" w:cs="仿宋_GB2312"/>
              <w:sz w:val="30"/>
              <w:szCs w:val="30"/>
              <w:lang w:val="en-US" w:eastAsia="zh-CN"/>
            </w:rPr>
          </w:rPrChange>
        </w:rPr>
      </w:pPr>
    </w:p>
    <w:p>
      <w:pPr>
        <w:keepNext w:val="0"/>
        <w:keepLines w:val="0"/>
        <w:pageBreakBefore w:val="0"/>
        <w:widowControl w:val="0"/>
        <w:numPr>
          <w:ilvl w:val="0"/>
          <w:numId w:val="0"/>
        </w:numPr>
        <w:kinsoku/>
        <w:wordWrap/>
        <w:overflowPunct/>
        <w:topLinePunct w:val="0"/>
        <w:autoSpaceDE/>
        <w:autoSpaceDN/>
        <w:bidi w:val="0"/>
        <w:adjustRightInd/>
        <w:snapToGrid/>
        <w:ind w:firstLine="3840" w:firstLineChars="1200"/>
        <w:jc w:val="left"/>
        <w:textAlignment w:val="auto"/>
        <w:rPr>
          <w:rFonts w:hint="eastAsia" w:ascii="仿宋" w:hAnsi="仿宋" w:eastAsia="仿宋" w:cs="仿宋"/>
          <w:sz w:val="32"/>
          <w:szCs w:val="32"/>
          <w:lang w:val="en-US" w:eastAsia="zh-CN"/>
          <w:rPrChange w:id="25" w:author="李铭欣" w:date="2023-09-11T15:25:19Z">
            <w:rPr>
              <w:rFonts w:hint="eastAsia" w:ascii="仿宋_GB2312" w:hAnsi="仿宋_GB2312" w:eastAsia="仿宋_GB2312" w:cs="仿宋_GB2312"/>
              <w:sz w:val="30"/>
              <w:szCs w:val="30"/>
              <w:lang w:val="en-US" w:eastAsia="zh-CN"/>
            </w:rPr>
          </w:rPrChange>
        </w:rPr>
      </w:pPr>
      <w:r>
        <w:rPr>
          <w:rFonts w:hint="eastAsia" w:ascii="仿宋" w:hAnsi="仿宋" w:eastAsia="仿宋" w:cs="仿宋"/>
          <w:sz w:val="32"/>
          <w:szCs w:val="32"/>
          <w:lang w:val="en-US" w:eastAsia="zh-CN"/>
          <w:rPrChange w:id="26" w:author="李铭欣" w:date="2023-09-11T15:25:19Z">
            <w:rPr>
              <w:rFonts w:hint="eastAsia" w:ascii="仿宋_GB2312" w:hAnsi="仿宋_GB2312" w:eastAsia="仿宋_GB2312" w:cs="仿宋_GB2312"/>
              <w:sz w:val="30"/>
              <w:szCs w:val="30"/>
              <w:lang w:val="en-US" w:eastAsia="zh-CN"/>
            </w:rPr>
          </w:rPrChange>
        </w:rPr>
        <w:t>承诺单位（盖章）：</w:t>
      </w:r>
    </w:p>
    <w:p>
      <w:pPr>
        <w:keepNext w:val="0"/>
        <w:keepLines w:val="0"/>
        <w:pageBreakBefore w:val="0"/>
        <w:widowControl w:val="0"/>
        <w:numPr>
          <w:ilvl w:val="0"/>
          <w:numId w:val="0"/>
        </w:numPr>
        <w:kinsoku/>
        <w:wordWrap/>
        <w:overflowPunct/>
        <w:topLinePunct w:val="0"/>
        <w:autoSpaceDE/>
        <w:autoSpaceDN/>
        <w:bidi w:val="0"/>
        <w:adjustRightInd/>
        <w:snapToGrid/>
        <w:ind w:firstLine="5600" w:firstLineChars="1750"/>
        <w:jc w:val="left"/>
        <w:textAlignment w:val="auto"/>
        <w:rPr>
          <w:rFonts w:hint="default" w:ascii="仿宋_GB2312" w:hAnsi="仿宋_GB2312" w:eastAsia="仿宋_GB2312" w:cs="仿宋_GB2312"/>
          <w:sz w:val="32"/>
          <w:szCs w:val="32"/>
          <w:lang w:val="en-US" w:eastAsia="zh-CN"/>
        </w:rPr>
      </w:pPr>
      <w:r>
        <w:rPr>
          <w:rFonts w:hint="eastAsia" w:ascii="仿宋" w:hAnsi="仿宋" w:eastAsia="仿宋" w:cs="仿宋"/>
          <w:sz w:val="32"/>
          <w:szCs w:val="32"/>
          <w:lang w:val="en-US" w:eastAsia="zh-CN"/>
          <w:rPrChange w:id="27" w:author="李铭欣" w:date="2023-09-11T15:25:19Z">
            <w:rPr>
              <w:rFonts w:hint="eastAsia" w:ascii="仿宋_GB2312" w:hAnsi="仿宋_GB2312" w:eastAsia="仿宋_GB2312" w:cs="仿宋_GB2312"/>
              <w:sz w:val="30"/>
              <w:szCs w:val="30"/>
              <w:lang w:val="en-US" w:eastAsia="zh-CN"/>
            </w:rPr>
          </w:rPrChange>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07283A"/>
    <w:multiLevelType w:val="singleLevel"/>
    <w:tmpl w:val="4307283A"/>
    <w:lvl w:ilvl="0" w:tentative="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铭欣">
    <w15:presenceInfo w15:providerId="None" w15:userId="李铭欣"/>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zdmNDM2MzkwZWVhNzM4MTVkMDRjNWY3OWQ1ODEifQ=="/>
  </w:docVars>
  <w:rsids>
    <w:rsidRoot w:val="22F0468C"/>
    <w:rsid w:val="1B9857E1"/>
    <w:rsid w:val="22F0468C"/>
    <w:rsid w:val="2EE32037"/>
    <w:rsid w:val="3EB2249F"/>
    <w:rsid w:val="4B7354A2"/>
    <w:rsid w:val="4C990072"/>
    <w:rsid w:val="4ECC7AE0"/>
    <w:rsid w:val="523961CD"/>
    <w:rsid w:val="74E32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农林局（海洋与渔业科）</Company>
  <Pages>2</Pages>
  <Words>388</Words>
  <Characters>412</Characters>
  <Lines>0</Lines>
  <Paragraphs>0</Paragraphs>
  <TotalTime>0</TotalTime>
  <ScaleCrop>false</ScaleCrop>
  <LinksUpToDate>false</LinksUpToDate>
  <CharactersWithSpaces>412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2020-06-17T17:10:00Z</dcterms:created>
  <dc:creator>李汉儒</dc:creator>
  <cp:lastModifiedBy>李铭欣</cp:lastModifiedBy>
  <cp:lastPrinted>2023-05-11T06:34:00Z</cp:lastPrinted>
  <dcterms:modified xsi:type="dcterms:W3CDTF">2023-09-11T07:25:33Z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E70EFDA40548477CAD6CC6FC530F1EE5</vt:lpwstr>
  </property>
</Properties>
</file>